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453" w:rsidRDefault="00C53453" w:rsidP="00C53453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C53453" w:rsidRDefault="00C53453" w:rsidP="00C53453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:rsidR="00C53453" w:rsidRDefault="00C53453" w:rsidP="00C53453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:rsidR="00C53453" w:rsidRDefault="00C53453" w:rsidP="00C53453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WSTĘPNE 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:rsidR="00C53453" w:rsidRDefault="00C53453" w:rsidP="00C53453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C53453" w:rsidRDefault="00C53453" w:rsidP="00C5345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Miradz w trybie podstawowym (Wariant I) na </w:t>
      </w:r>
      <w:r>
        <w:rPr>
          <w:rFonts w:ascii="Cambria" w:hAnsi="Cambria" w:cs="Arial"/>
          <w:b/>
          <w:i/>
          <w:sz w:val="22"/>
          <w:szCs w:val="22"/>
        </w:rPr>
        <w:t>„</w:t>
      </w:r>
      <w:r w:rsidR="00B950E5">
        <w:rPr>
          <w:rFonts w:ascii="Cambria" w:hAnsi="Cambria" w:cs="Arial"/>
          <w:b/>
          <w:i/>
          <w:sz w:val="22"/>
          <w:szCs w:val="22"/>
        </w:rPr>
        <w:t>Remont leśniczówki Młyny</w:t>
      </w:r>
      <w:r w:rsidR="00BD3D18">
        <w:rPr>
          <w:rFonts w:ascii="Cambria" w:hAnsi="Cambria" w:cs="Arial"/>
          <w:b/>
          <w:i/>
          <w:sz w:val="22"/>
          <w:szCs w:val="22"/>
        </w:rPr>
        <w:t xml:space="preserve"> II</w:t>
      </w:r>
      <w:bookmarkStart w:id="0" w:name="_GoBack"/>
      <w:bookmarkEnd w:id="0"/>
      <w:r>
        <w:rPr>
          <w:rFonts w:ascii="Cambria" w:hAnsi="Cambria" w:cs="Arial"/>
          <w:b/>
          <w:i/>
          <w:sz w:val="22"/>
          <w:szCs w:val="22"/>
        </w:rPr>
        <w:t xml:space="preserve">”  </w:t>
      </w: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C53453" w:rsidRDefault="00C53453" w:rsidP="00C53453">
      <w:pPr>
        <w:spacing w:before="12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INFORMACJA DOTYCZĄCA WYKONAWCY</w:t>
      </w:r>
    </w:p>
    <w:p w:rsidR="00C53453" w:rsidRDefault="00C53453" w:rsidP="00C53453">
      <w:pPr>
        <w:spacing w:before="12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spełniam warunki udziału w postępowaniu określone przez Zamawiającego    w pkt 7.1. SWZ dla ww. postępowania o udzielenie zamówienia publicznego. </w:t>
      </w: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INFORMACJA W ZWIĄZKU Z POLEGANIEM NA ZASOBACH INNYCH PODMIOTÓW</w:t>
      </w: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Ponadto oświadczam, że w  celu wykazania spełniania warunków udziału w postępowaniu, określonych przez Zamawiającego w pkt ____________SWZ </w:t>
      </w:r>
      <w:r>
        <w:rPr>
          <w:rFonts w:ascii="Cambria" w:hAnsi="Cambria" w:cs="Arial"/>
          <w:bCs/>
          <w:i/>
          <w:sz w:val="22"/>
          <w:szCs w:val="22"/>
        </w:rPr>
        <w:t>(wskazać właściwą jednostkę redakcyjną SWZ, w której określono warunki udziału w postępowaniu),</w:t>
      </w:r>
      <w:r>
        <w:rPr>
          <w:rFonts w:ascii="Cambria" w:hAnsi="Cambria" w:cs="Arial"/>
          <w:bCs/>
          <w:sz w:val="22"/>
          <w:szCs w:val="22"/>
        </w:rPr>
        <w:t xml:space="preserve"> polegam na zasobach następującego/</w:t>
      </w:r>
      <w:proofErr w:type="spellStart"/>
      <w:r>
        <w:rPr>
          <w:rFonts w:ascii="Cambria" w:hAnsi="Cambria" w:cs="Arial"/>
          <w:bCs/>
          <w:sz w:val="22"/>
          <w:szCs w:val="22"/>
        </w:rPr>
        <w:t>ych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podmiotu/ów: ___________________________________________________________________- ____________________________________________________________________________________________________________</w:t>
      </w:r>
    </w:p>
    <w:p w:rsidR="00C53453" w:rsidRDefault="00C53453" w:rsidP="00C53453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:rsidR="00C53453" w:rsidRDefault="00C53453" w:rsidP="00C53453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następującym zakresie: ______________________________________________________________________________</w:t>
      </w:r>
    </w:p>
    <w:p w:rsidR="00C53453" w:rsidRDefault="00C53453" w:rsidP="00C53453">
      <w:pPr>
        <w:spacing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 </w:t>
      </w:r>
      <w:r>
        <w:rPr>
          <w:rFonts w:ascii="Cambria" w:hAnsi="Cambria" w:cs="Arial"/>
          <w:bCs/>
          <w:i/>
          <w:sz w:val="22"/>
          <w:szCs w:val="22"/>
        </w:rPr>
        <w:t>(wskazać podmiot i określić odpowiedni zakres dla wskazanego podmiotu)</w:t>
      </w:r>
      <w:ins w:id="1" w:author="Aleksandra Pściuk" w:date="2021-01-29T18:12:00Z">
        <w:r>
          <w:rPr>
            <w:rStyle w:val="Odwoanieprzypisudolnego"/>
            <w:rFonts w:ascii="Cambria" w:hAnsi="Cambria" w:cs="Arial"/>
            <w:bCs/>
            <w:i/>
            <w:sz w:val="22"/>
            <w:szCs w:val="22"/>
          </w:rPr>
          <w:footnoteReference w:id="1"/>
        </w:r>
      </w:ins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OŚWIADCZENIE DOTYCZĄCE PODANYCH INFORMACJI</w:t>
      </w: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C53453" w:rsidRDefault="00C53453" w:rsidP="00C53453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C53453" w:rsidRDefault="00C53453" w:rsidP="00C53453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C53453" w:rsidRDefault="00C53453" w:rsidP="00C53453">
      <w:pPr>
        <w:spacing w:before="120" w:line="276" w:lineRule="auto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C53453" w:rsidRDefault="00C53453" w:rsidP="00C5345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:rsidR="00C53453" w:rsidRDefault="00C53453" w:rsidP="00C5345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:rsidR="00B950E5" w:rsidRPr="00B4342E" w:rsidRDefault="00B950E5" w:rsidP="00B950E5">
      <w:pPr>
        <w:jc w:val="both"/>
        <w:rPr>
          <w:rFonts w:ascii="Cambria" w:hAnsi="Cambria" w:cs="Arial"/>
          <w:bCs/>
          <w:i/>
          <w:sz w:val="18"/>
          <w:szCs w:val="18"/>
        </w:rPr>
      </w:pPr>
      <w:bookmarkStart w:id="6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>
        <w:rPr>
          <w:rFonts w:ascii="Cambria" w:hAnsi="Cambria" w:cs="Arial"/>
          <w:bCs/>
          <w:i/>
          <w:sz w:val="18"/>
          <w:szCs w:val="18"/>
        </w:rPr>
        <w:t xml:space="preserve">ści 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6"/>
      <w:r>
        <w:rPr>
          <w:rFonts w:ascii="Cambria" w:hAnsi="Cambria" w:cs="Arial"/>
          <w:bCs/>
          <w:i/>
          <w:sz w:val="18"/>
          <w:szCs w:val="18"/>
        </w:rPr>
        <w:t>.</w:t>
      </w:r>
    </w:p>
    <w:p w:rsidR="00C53453" w:rsidRDefault="00C53453" w:rsidP="00C53453">
      <w:pPr>
        <w:spacing w:before="120" w:line="276" w:lineRule="auto"/>
        <w:rPr>
          <w:rFonts w:ascii="Cambria" w:hAnsi="Cambria" w:cs="Arial"/>
          <w:bCs/>
          <w:i/>
          <w:sz w:val="22"/>
          <w:szCs w:val="22"/>
        </w:rPr>
      </w:pPr>
    </w:p>
    <w:p w:rsidR="00C53453" w:rsidRDefault="00C53453" w:rsidP="00C5345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</w:p>
    <w:p w:rsidR="005F70F8" w:rsidRDefault="005F70F8"/>
    <w:sectPr w:rsidR="005F70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4F75" w:rsidRDefault="00C34F75" w:rsidP="00C53453">
      <w:r>
        <w:separator/>
      </w:r>
    </w:p>
  </w:endnote>
  <w:endnote w:type="continuationSeparator" w:id="0">
    <w:p w:rsidR="00C34F75" w:rsidRDefault="00C34F75" w:rsidP="00C53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4F75" w:rsidRDefault="00C34F75" w:rsidP="00C53453">
      <w:r>
        <w:separator/>
      </w:r>
    </w:p>
  </w:footnote>
  <w:footnote w:type="continuationSeparator" w:id="0">
    <w:p w:rsidR="00C34F75" w:rsidRDefault="00C34F75" w:rsidP="00C53453">
      <w:r>
        <w:continuationSeparator/>
      </w:r>
    </w:p>
  </w:footnote>
  <w:footnote w:id="1">
    <w:p w:rsidR="00C53453" w:rsidRDefault="00C53453" w:rsidP="00C53453">
      <w:pPr>
        <w:pStyle w:val="Tekstprzypisudolnego"/>
        <w:ind w:left="0" w:firstLine="0"/>
      </w:pPr>
      <w:ins w:id="2" w:author="Aleksandra Pściuk" w:date="2021-01-29T18:12:00Z">
        <w:r>
          <w:rPr>
            <w:rStyle w:val="Odwoanieprzypisudolnego"/>
          </w:rPr>
          <w:footnoteRef/>
        </w:r>
        <w:r>
          <w:t xml:space="preserve"> Jeżeli Wykonawca na zasadach określonych w art. 118 ust. 1 PZP powołuje się na zasoby podmiotu trzeciego celem wykazania spełniania warunków udziału w postępowaniu, </w:t>
        </w:r>
      </w:ins>
      <w:ins w:id="3" w:author="Aleksandra Pściuk" w:date="2021-01-29T18:13:00Z">
        <w:r>
          <w:t xml:space="preserve">niniejsze </w:t>
        </w:r>
      </w:ins>
      <w:ins w:id="4" w:author="Aleksandra Pściuk" w:date="2021-01-29T18:12:00Z">
        <w:r>
          <w:t xml:space="preserve">oświadczenie </w:t>
        </w:r>
      </w:ins>
      <w:ins w:id="5" w:author="Aleksandra Pściuk" w:date="2021-01-29T18:13:00Z">
        <w:r>
          <w:t>obowiązany jest złożyć także podmiot trzeci. Oświadczenie powinno być złożone wraz z ofertą.</w:t>
        </w:r>
      </w:ins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453"/>
    <w:rsid w:val="004D5658"/>
    <w:rsid w:val="005F70F8"/>
    <w:rsid w:val="009E6158"/>
    <w:rsid w:val="00B950E5"/>
    <w:rsid w:val="00BD3D18"/>
    <w:rsid w:val="00C34F75"/>
    <w:rsid w:val="00C53453"/>
    <w:rsid w:val="00FD1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A0A28"/>
  <w15:chartTrackingRefBased/>
  <w15:docId w15:val="{027C11C6-DA1E-439D-8655-FAB28FEC2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345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3453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3453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C534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5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400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1210 N.Miradz Janusz Rojewski</dc:creator>
  <cp:keywords/>
  <dc:description/>
  <cp:lastModifiedBy>1210 N.Miradz Janusz Rojewski</cp:lastModifiedBy>
  <cp:revision>3</cp:revision>
  <dcterms:created xsi:type="dcterms:W3CDTF">2022-06-13T07:36:00Z</dcterms:created>
  <dcterms:modified xsi:type="dcterms:W3CDTF">2022-07-25T06:14:00Z</dcterms:modified>
</cp:coreProperties>
</file>